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ins w:id="0" w:author="右右" w:date="2025-02-13T12:05:48Z"/>
          <w:color w:val="000000" w:themeColor="text1"/>
          <w:spacing w:val="-6"/>
          <w:sz w:val="52"/>
          <w:szCs w:val="52"/>
          <w14:textFill>
            <w14:solidFill>
              <w14:schemeClr w14:val="tx1"/>
            </w14:solidFill>
          </w14:textFill>
        </w:rPr>
      </w:pPr>
      <w:ins w:id="1" w:author="右右" w:date="2025-02-13T12:05:48Z">
        <w:r>
          <w:rPr>
            <w:rFonts w:hint="eastAsia"/>
            <w:color w:val="000000" w:themeColor="text1"/>
            <w:spacing w:val="-6"/>
            <w:sz w:val="52"/>
            <w:szCs w:val="52"/>
            <w:lang w:val="en-US" w:eastAsia="zh-CN"/>
            <w14:textFill>
              <w14:solidFill>
                <w14:schemeClr w14:val="tx1"/>
              </w14:solidFill>
            </w14:textFill>
          </w:rPr>
          <w:t>202</w:t>
        </w:r>
      </w:ins>
      <w:r>
        <w:rPr>
          <w:rFonts w:hint="eastAsia"/>
          <w:color w:val="000000" w:themeColor="text1"/>
          <w:spacing w:val="-6"/>
          <w:sz w:val="52"/>
          <w:szCs w:val="52"/>
          <w:lang w:val="en-US" w:eastAsia="zh-CN"/>
          <w14:textFill>
            <w14:solidFill>
              <w14:schemeClr w14:val="tx1"/>
            </w14:solidFill>
          </w14:textFill>
        </w:rPr>
        <w:t>5</w:t>
      </w:r>
      <w:ins w:id="2" w:author="右右" w:date="2025-02-13T12:05:48Z">
        <w:r>
          <w:rPr>
            <w:rFonts w:hint="eastAsia"/>
            <w:color w:val="000000" w:themeColor="text1"/>
            <w:spacing w:val="-6"/>
            <w:sz w:val="52"/>
            <w:szCs w:val="52"/>
            <w14:textFill>
              <w14:solidFill>
                <w14:schemeClr w14:val="tx1"/>
              </w14:solidFill>
            </w14:textFill>
          </w:rPr>
          <w:t>年</w:t>
        </w:r>
      </w:ins>
      <w:ins w:id="3" w:author="右右" w:date="2025-02-13T12:05:48Z">
        <w:r>
          <w:rPr>
            <w:rFonts w:hint="eastAsia"/>
            <w:color w:val="000000" w:themeColor="text1"/>
            <w:spacing w:val="-6"/>
            <w:sz w:val="52"/>
            <w:szCs w:val="52"/>
            <w:lang w:val="en-US" w:eastAsia="zh-CN"/>
            <w14:textFill>
              <w14:solidFill>
                <w14:schemeClr w14:val="tx1"/>
              </w14:solidFill>
            </w14:textFill>
          </w:rPr>
          <w:t>三亚市交通综合保障中心</w:t>
        </w:r>
      </w:ins>
      <w:ins w:id="4" w:author="右右" w:date="2025-02-13T12:05:48Z">
        <w:r>
          <w:rPr>
            <w:rFonts w:hint="eastAsia"/>
            <w:color w:val="000000" w:themeColor="text1"/>
            <w:spacing w:val="-6"/>
            <w:sz w:val="52"/>
            <w:szCs w:val="52"/>
            <w14:textFill>
              <w14:solidFill>
                <w14:schemeClr w14:val="tx1"/>
              </w14:solidFill>
            </w14:textFill>
          </w:rPr>
          <w:t>预算</w:t>
        </w:r>
      </w:ins>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rPr>
        <w:t>三亚市交通综合保障中心概况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单位机构设置</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三亚市交通综合保障中心</w:t>
      </w:r>
      <w:r>
        <w:rPr>
          <w:rFonts w:hint="eastAsia" w:ascii="黑体" w:hAnsi="黑体" w:eastAsia="黑体" w:cs="黑体"/>
          <w:sz w:val="32"/>
          <w:szCs w:val="32"/>
          <w:lang w:val="en-US" w:eastAsia="zh-CN"/>
        </w:rPr>
        <w:t>2025</w:t>
      </w:r>
      <w:r>
        <w:rPr>
          <w:rFonts w:hint="eastAsia" w:ascii="黑体" w:hAnsi="黑体" w:eastAsia="黑体"/>
          <w:sz w:val="32"/>
          <w:szCs w:val="32"/>
        </w:rPr>
        <w:t>年预算表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三亚市交通综合保障中心</w:t>
      </w:r>
      <w:r>
        <w:rPr>
          <w:rFonts w:hint="eastAsia" w:ascii="黑体" w:hAnsi="黑体" w:eastAsia="黑体" w:cs="黑体"/>
          <w:sz w:val="32"/>
          <w:szCs w:val="32"/>
          <w:lang w:val="en-US" w:eastAsia="zh-CN"/>
        </w:rPr>
        <w:t>202</w:t>
      </w:r>
      <w:r>
        <w:rPr>
          <w:rFonts w:hint="default" w:ascii="黑体" w:hAnsi="黑体" w:eastAsia="黑体" w:cs="黑体"/>
          <w:sz w:val="32"/>
          <w:szCs w:val="32"/>
          <w:lang w:eastAsia="zh-CN"/>
        </w:rPr>
        <w:t>5</w:t>
      </w:r>
      <w:r>
        <w:rPr>
          <w:rFonts w:hint="eastAsia" w:ascii="黑体" w:hAnsi="黑体" w:eastAsia="黑体"/>
          <w:sz w:val="32"/>
          <w:szCs w:val="32"/>
        </w:rPr>
        <w:t>年预算情况说明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三亚市交通综合保障中心</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6"/>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 xml:space="preserve"> 三亚市交通综合保障中心为隶属于三亚市交通运输局的副处级一类公益事业单位。</w:t>
      </w:r>
    </w:p>
    <w:p>
      <w:pPr>
        <w:pStyle w:val="6"/>
        <w:numPr>
          <w:ilvl w:val="0"/>
          <w:numId w:val="6"/>
        </w:numPr>
        <w:spacing w:line="59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贯彻执行国家和省、市有关公路、隧道养护管理、工程质量监督、交通智能信息化、交通战备器材等相关的法律、法规、方针、政策，组织实施上级主管部门制定的行业管理办法和行业发展规划。</w:t>
      </w:r>
    </w:p>
    <w:p>
      <w:pPr>
        <w:pStyle w:val="6"/>
        <w:numPr>
          <w:ilvl w:val="0"/>
          <w:numId w:val="6"/>
        </w:numPr>
        <w:spacing w:line="59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为拟订农村公路建设、养护、运营管理的相关政策、制度和标准，交通建设工程质量监管和安全监管，路政许可事项中涉及施工现场勘查确认、作出许可意见等工作提供服务。</w:t>
      </w:r>
    </w:p>
    <w:p>
      <w:pPr>
        <w:pStyle w:val="6"/>
        <w:numPr>
          <w:ilvl w:val="0"/>
          <w:numId w:val="6"/>
        </w:numPr>
        <w:spacing w:line="59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为管养公路、隧道范围内的路政管理及日常巡查，监督指导各区农村公路管养，上级主管部门建成未移交的部分重点道路和隧道的日常管养，道路隐患整治、养护等提供服务。</w:t>
      </w:r>
    </w:p>
    <w:p>
      <w:pPr>
        <w:pStyle w:val="6"/>
        <w:numPr>
          <w:ilvl w:val="0"/>
          <w:numId w:val="6"/>
        </w:numPr>
        <w:spacing w:line="590" w:lineRule="exact"/>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交通重点工程建设项目的质量检查、原材料抽检、工地试验室备案、交工质量核验意见、竣工质量鉴定、竣工验收，质量事故的调查处理，仲裁工程质量争议、受理公路、水运工程质量缺陷、质量事故的检举、控告、投诉、仲裁，优秀勘测设计、优质工程评审、 申报省（部）、国家级优质工程，权限范围内的交通工程新建改建、养护大中修、危桥改造等工程建设的组织实施和決算、审计、验收等工作提供服务。</w:t>
      </w:r>
    </w:p>
    <w:p>
      <w:pPr>
        <w:pStyle w:val="6"/>
        <w:numPr>
          <w:ilvl w:val="0"/>
          <w:numId w:val="6"/>
        </w:numPr>
        <w:spacing w:line="590" w:lineRule="exact"/>
        <w:jc w:val="left"/>
        <w:rPr>
          <w:rFonts w:hint="eastAsia" w:ascii="仿宋_GB2312" w:hAnsi="黑体" w:eastAsia="仿宋_GB2312" w:cs="仿宋_GB2312"/>
          <w:sz w:val="32"/>
          <w:szCs w:val="32"/>
        </w:rPr>
      </w:pPr>
      <w:r>
        <w:rPr>
          <w:rFonts w:hint="eastAsia" w:ascii="仿宋_GB2312" w:hAnsi="仿宋_GB2312" w:eastAsia="仿宋_GB2312" w:cs="仿宋_GB2312"/>
          <w:sz w:val="32"/>
          <w:szCs w:val="32"/>
          <w:lang w:val="en-US" w:eastAsia="zh-CN"/>
        </w:rPr>
        <w:t>为交通运输系统应急管理及交通运输系统信息化建设、管理及全市交通战备器材的管理、维护等提供服务。</w:t>
      </w:r>
    </w:p>
    <w:p>
      <w:pPr>
        <w:pStyle w:val="6"/>
        <w:numPr>
          <w:ilvl w:val="0"/>
          <w:numId w:val="6"/>
        </w:numPr>
        <w:spacing w:line="590" w:lineRule="exact"/>
        <w:jc w:val="left"/>
        <w:rPr>
          <w:rFonts w:hint="eastAsia" w:ascii="仿宋_GB2312" w:hAnsi="黑体" w:eastAsia="仿宋_GB2312" w:cs="仿宋_GB2312"/>
          <w:sz w:val="32"/>
          <w:szCs w:val="32"/>
        </w:rPr>
      </w:pPr>
      <w:r>
        <w:rPr>
          <w:rFonts w:hint="eastAsia" w:ascii="仿宋_GB2312" w:hAnsi="仿宋_GB2312" w:eastAsia="仿宋_GB2312" w:cs="仿宋_GB2312"/>
          <w:sz w:val="32"/>
          <w:szCs w:val="32"/>
          <w:lang w:val="en-US" w:eastAsia="zh-CN"/>
        </w:rPr>
        <w:t>承担上级主管部门交办的其它工作。</w:t>
      </w:r>
    </w:p>
    <w:p>
      <w:pPr>
        <w:pStyle w:val="6"/>
        <w:numPr>
          <w:ilvl w:val="0"/>
          <w:numId w:val="0"/>
        </w:numPr>
        <w:spacing w:line="59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二、单位机构设置</w:t>
      </w:r>
    </w:p>
    <w:p>
      <w:pPr>
        <w:pStyle w:val="6"/>
        <w:numPr>
          <w:ilvl w:val="0"/>
          <w:numId w:val="0"/>
        </w:numPr>
        <w:spacing w:line="590" w:lineRule="exact"/>
        <w:ind w:left="0" w:leftChars="0" w:firstLine="640" w:firstLineChars="20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核定事业编制41名，其中单位领导职数3名（1正2副），内设综合科、质量安全科、工程科、物资保障科、信息科5个科级职能机构，内设科级领导职数18名（7正11副）。</w:t>
      </w:r>
    </w:p>
    <w:p>
      <w:pPr>
        <w:pStyle w:val="6"/>
        <w:numPr>
          <w:ilvl w:val="0"/>
          <w:numId w:val="0"/>
        </w:numPr>
        <w:spacing w:line="590" w:lineRule="exact"/>
        <w:ind w:left="0" w:leftChars="0" w:firstLine="640" w:firstLineChars="200"/>
        <w:jc w:val="left"/>
        <w:rPr>
          <w:rFonts w:hint="default" w:ascii="仿宋_GB2312" w:hAnsi="黑体" w:eastAsia="仿宋_GB2312" w:cs="仿宋_GB2312"/>
          <w:sz w:val="32"/>
          <w:szCs w:val="32"/>
          <w:lang w:val="en-US" w:eastAsia="zh-CN"/>
        </w:rPr>
      </w:pP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2025年</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hint="eastAsia" w:ascii="黑体" w:hAnsi="黑体" w:eastAsia="黑体"/>
          <w:sz w:val="32"/>
          <w:szCs w:val="32"/>
        </w:rPr>
      </w:pPr>
    </w:p>
    <w:p>
      <w:pPr>
        <w:ind w:firstLine="480" w:firstLineChars="150"/>
        <w:rPr>
          <w:rFonts w:hint="eastAsia" w:ascii="黑体" w:hAnsi="黑体" w:eastAsia="黑体"/>
          <w:sz w:val="32"/>
          <w:szCs w:val="32"/>
        </w:rPr>
      </w:pPr>
    </w:p>
    <w:p>
      <w:pPr>
        <w:ind w:firstLine="480" w:firstLineChars="150"/>
        <w:rPr>
          <w:rFonts w:hint="eastAsia" w:ascii="黑体" w:hAnsi="黑体" w:eastAsia="黑体"/>
          <w:sz w:val="32"/>
          <w:szCs w:val="32"/>
        </w:rPr>
      </w:pPr>
    </w:p>
    <w:p>
      <w:pPr>
        <w:ind w:firstLine="480" w:firstLineChars="150"/>
        <w:rPr>
          <w:rFonts w:hint="eastAsia" w:ascii="黑体" w:hAnsi="黑体" w:eastAsia="黑体"/>
          <w:sz w:val="32"/>
          <w:szCs w:val="32"/>
        </w:rPr>
      </w:pPr>
    </w:p>
    <w:p>
      <w:pPr>
        <w:ind w:firstLine="480" w:firstLineChars="150"/>
        <w:rPr>
          <w:rFonts w:hint="eastAsia" w:ascii="黑体" w:hAnsi="黑体" w:eastAsia="黑体"/>
          <w:sz w:val="32"/>
          <w:szCs w:val="32"/>
        </w:rPr>
      </w:pPr>
    </w:p>
    <w:p>
      <w:pPr>
        <w:rPr>
          <w:rFonts w:hint="eastAsia"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第三部分   三亚市交通综合保障中心</w:t>
      </w:r>
      <w:r>
        <w:rPr>
          <w:rFonts w:hint="eastAsia" w:ascii="黑体" w:hAnsi="黑体" w:eastAsia="黑体"/>
          <w:sz w:val="32"/>
          <w:szCs w:val="32"/>
          <w:lang w:val="en-US" w:eastAsia="zh-CN"/>
        </w:rPr>
        <w:t>2025年</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w:t>
      </w:r>
      <w:r>
        <w:rPr>
          <w:rFonts w:hint="eastAsia" w:ascii="黑体" w:hAnsi="黑体" w:eastAsia="黑体" w:cs="黑体"/>
          <w:sz w:val="32"/>
          <w:szCs w:val="32"/>
        </w:rPr>
        <w:t>三亚市交通综合保障中心</w:t>
      </w:r>
      <w:r>
        <w:rPr>
          <w:rFonts w:hint="eastAsia" w:ascii="黑体" w:hAnsi="黑体" w:eastAsia="黑体"/>
          <w:sz w:val="32"/>
          <w:szCs w:val="32"/>
          <w:lang w:val="en-US" w:eastAsia="zh-CN"/>
        </w:rPr>
        <w:t>2025</w:t>
      </w:r>
      <w:r>
        <w:rPr>
          <w:rFonts w:hint="eastAsia" w:ascii="黑体" w:hAnsi="黑体" w:eastAsia="黑体"/>
          <w:sz w:val="32"/>
          <w:szCs w:val="32"/>
        </w:rPr>
        <w:t>年年财政拨款收支预算情况的总体说明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2,263.41</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2,263.41</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1,463.41</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800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2,263.41</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2,263.41</w:t>
      </w:r>
      <w:r>
        <w:rPr>
          <w:rFonts w:hint="eastAsia" w:ascii="仿宋_GB2312" w:hAnsi="黑体" w:eastAsia="仿宋_GB2312"/>
          <w:sz w:val="32"/>
          <w:szCs w:val="32"/>
        </w:rPr>
        <w:t>万元、外交支出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rPr>
        <w:t>三亚市交通综合保障中心</w:t>
      </w:r>
      <w:r>
        <w:rPr>
          <w:rFonts w:hint="eastAsia" w:ascii="黑体" w:hAnsi="黑体" w:eastAsia="黑体" w:cs="黑体"/>
          <w:sz w:val="32"/>
          <w:szCs w:val="32"/>
          <w:lang w:val="en-US" w:eastAsia="zh-CN"/>
        </w:rPr>
        <w:t>2025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default" w:ascii="仿宋_GB2312" w:hAnsi="黑体" w:eastAsia="仿宋_GB2312"/>
          <w:color w:val="FF0000"/>
          <w:sz w:val="32"/>
          <w:szCs w:val="32"/>
          <w:lang w:val="en-US" w:eastAsia="zh-CN"/>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年一般公共预算当年拨</w:t>
      </w:r>
      <w:r>
        <w:rPr>
          <w:rFonts w:hint="eastAsia" w:ascii="仿宋_GB2312" w:hAnsi="黑体" w:eastAsia="仿宋_GB2312"/>
          <w:color w:val="auto"/>
          <w:sz w:val="32"/>
          <w:szCs w:val="32"/>
        </w:rPr>
        <w:t>款</w:t>
      </w:r>
      <w:r>
        <w:rPr>
          <w:rFonts w:hint="eastAsia" w:ascii="仿宋_GB2312" w:hAnsi="黑体" w:eastAsia="仿宋_GB2312" w:cs="仿宋_GB2312"/>
          <w:color w:val="auto"/>
          <w:sz w:val="32"/>
          <w:szCs w:val="32"/>
        </w:rPr>
        <w:t>1463.41</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905.55</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2025</w:t>
      </w:r>
      <w:r>
        <w:rPr>
          <w:rFonts w:hint="eastAsia" w:ascii="仿宋_GB2312" w:hAnsi="黑体" w:eastAsia="仿宋_GB2312"/>
          <w:color w:val="auto"/>
          <w:sz w:val="32"/>
          <w:szCs w:val="32"/>
        </w:rPr>
        <w:t>年财政拨款收</w:t>
      </w:r>
      <w:r>
        <w:rPr>
          <w:rFonts w:hint="eastAsia" w:ascii="仿宋_GB2312" w:hAnsi="黑体" w:eastAsia="仿宋_GB2312"/>
          <w:color w:val="auto"/>
          <w:sz w:val="32"/>
          <w:szCs w:val="32"/>
          <w:lang w:val="en-US" w:eastAsia="zh-CN"/>
        </w:rPr>
        <w:t>入</w:t>
      </w:r>
      <w:r>
        <w:rPr>
          <w:rFonts w:hint="eastAsia" w:ascii="仿宋_GB2312" w:hAnsi="黑体" w:eastAsia="仿宋_GB2312"/>
          <w:color w:val="auto"/>
          <w:sz w:val="32"/>
          <w:szCs w:val="32"/>
        </w:rPr>
        <w:t>预算</w:t>
      </w:r>
      <w:r>
        <w:rPr>
          <w:rFonts w:hint="eastAsia" w:ascii="仿宋_GB2312" w:hAnsi="黑体" w:eastAsia="仿宋_GB2312"/>
          <w:color w:val="auto"/>
          <w:sz w:val="32"/>
          <w:szCs w:val="32"/>
          <w:lang w:val="en-US" w:eastAsia="zh-CN"/>
        </w:rPr>
        <w:t>中将部分预算分类为政府性基金预算拨款收入。</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lang w:val="en-US" w:eastAsia="zh-CN"/>
        </w:rPr>
      </w:pPr>
      <w:r>
        <w:rPr>
          <w:rFonts w:hint="eastAsia" w:ascii="仿宋_GB2312" w:hAnsi="黑体" w:eastAsia="仿宋_GB2312" w:cs="仿宋_GB2312"/>
          <w:sz w:val="32"/>
          <w:szCs w:val="32"/>
        </w:rPr>
        <w:t> 社会保障和就业支出113.37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7.75</w:t>
      </w:r>
      <w:r>
        <w:rPr>
          <w:rFonts w:hint="eastAsia" w:ascii="仿宋_GB2312" w:hAnsi="黑体" w:eastAsia="仿宋_GB2312"/>
          <w:sz w:val="32"/>
          <w:szCs w:val="32"/>
        </w:rPr>
        <w:t>%； 卫生健康支出</w:t>
      </w:r>
      <w:r>
        <w:rPr>
          <w:rFonts w:hint="eastAsia" w:ascii="仿宋_GB2312" w:hAnsi="黑体" w:eastAsia="仿宋_GB2312" w:cs="仿宋_GB2312"/>
          <w:sz w:val="32"/>
          <w:szCs w:val="32"/>
        </w:rPr>
        <w:t>147.09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10.05</w:t>
      </w:r>
      <w:r>
        <w:rPr>
          <w:rFonts w:hint="eastAsia" w:ascii="仿宋_GB2312" w:hAnsi="黑体" w:eastAsia="仿宋_GB2312"/>
          <w:sz w:val="32"/>
          <w:szCs w:val="32"/>
        </w:rPr>
        <w:t>%； 交通运输支出</w:t>
      </w:r>
      <w:r>
        <w:rPr>
          <w:rFonts w:hint="eastAsia" w:ascii="仿宋_GB2312" w:hAnsi="黑体" w:eastAsia="仿宋_GB2312" w:cs="仿宋_GB2312"/>
          <w:sz w:val="32"/>
          <w:szCs w:val="32"/>
        </w:rPr>
        <w:t>1,136.42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77.65</w:t>
      </w:r>
      <w:r>
        <w:rPr>
          <w:rFonts w:hint="eastAsia" w:ascii="仿宋_GB2312" w:hAnsi="黑体" w:eastAsia="仿宋_GB2312"/>
          <w:sz w:val="32"/>
          <w:szCs w:val="32"/>
        </w:rPr>
        <w:t>%； 住房保障支出</w:t>
      </w:r>
      <w:r>
        <w:rPr>
          <w:rFonts w:hint="eastAsia" w:ascii="仿宋_GB2312" w:hAnsi="黑体" w:eastAsia="仿宋_GB2312" w:cs="仿宋_GB2312"/>
          <w:sz w:val="32"/>
          <w:szCs w:val="32"/>
        </w:rPr>
        <w:t>66.53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4.55</w:t>
      </w:r>
      <w:r>
        <w:rPr>
          <w:rFonts w:hint="eastAsia" w:ascii="仿宋_GB2312" w:hAnsi="黑体" w:eastAsia="仿宋_GB2312"/>
          <w:sz w:val="32"/>
          <w:szCs w:val="32"/>
        </w:rPr>
        <w:t>%</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color w:val="FF0000"/>
          <w:sz w:val="32"/>
          <w:szCs w:val="32"/>
          <w:lang w:val="en-US" w:eastAsia="zh-CN"/>
        </w:rPr>
      </w:pPr>
      <w:r>
        <w:rPr>
          <w:rFonts w:hint="eastAsia" w:ascii="仿宋_GB2312" w:hAnsi="黑体" w:eastAsia="仿宋_GB2312" w:cs="仿宋_GB2312"/>
          <w:sz w:val="32"/>
          <w:szCs w:val="32"/>
        </w:rPr>
        <w:t>1.</w:t>
      </w:r>
      <w:r>
        <w:rPr>
          <w:rFonts w:hint="eastAsia" w:ascii="仿宋_GB2312" w:hAnsi="黑体" w:eastAsia="仿宋_GB2312" w:cs="仿宋_GB2312"/>
          <w:color w:val="auto"/>
          <w:sz w:val="32"/>
          <w:szCs w:val="32"/>
          <w:lang w:eastAsia="zh-CN"/>
        </w:rPr>
        <w:t>社会保障和就业支出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行政事业单位养老支出</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机关事业基本养老保险缴费支出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75.58</w:t>
      </w:r>
      <w:r>
        <w:rPr>
          <w:rFonts w:hint="eastAsia" w:ascii="仿宋_GB2312" w:hAnsi="黑体" w:eastAsia="仿宋_GB2312"/>
          <w:color w:val="auto"/>
          <w:sz w:val="32"/>
          <w:szCs w:val="32"/>
        </w:rPr>
        <w:t>万元，比上年预算</w:t>
      </w:r>
      <w:r>
        <w:rPr>
          <w:rFonts w:hint="eastAsia" w:ascii="仿宋_GB2312" w:hAnsi="黑体" w:eastAsia="仿宋_GB2312"/>
          <w:color w:val="auto"/>
          <w:sz w:val="32"/>
          <w:szCs w:val="32"/>
          <w:lang w:eastAsia="zh-CN"/>
        </w:rPr>
        <w:t>数</w:t>
      </w:r>
      <w:r>
        <w:rPr>
          <w:rFonts w:hint="eastAsia" w:ascii="仿宋_GB2312" w:hAnsi="黑体" w:eastAsia="仿宋_GB2312"/>
          <w:color w:val="auto"/>
          <w:sz w:val="32"/>
          <w:szCs w:val="32"/>
          <w:lang w:val="en-US" w:eastAsia="zh-CN"/>
        </w:rPr>
        <w:t>减少0.25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val="en-US" w:eastAsia="zh-CN"/>
        </w:rPr>
        <w:t>2025年度减少退休人员1名，相关支出减少。</w:t>
      </w:r>
    </w:p>
    <w:p>
      <w:pPr>
        <w:ind w:firstLine="640" w:firstLineChars="200"/>
        <w:rPr>
          <w:rFonts w:hint="eastAsia" w:ascii="仿宋_GB2312" w:hAnsi="黑体" w:eastAsia="仿宋_GB2312"/>
          <w:color w:val="FF0000"/>
          <w:sz w:val="32"/>
          <w:szCs w:val="32"/>
          <w:lang w:val="en-US" w:eastAsia="zh-CN"/>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w:t>
      </w:r>
      <w:r>
        <w:rPr>
          <w:rFonts w:hint="eastAsia" w:ascii="仿宋_GB2312" w:hAnsi="黑体" w:eastAsia="仿宋_GB2312" w:cs="仿宋_GB2312"/>
          <w:color w:val="auto"/>
          <w:sz w:val="32"/>
          <w:szCs w:val="32"/>
          <w:lang w:eastAsia="zh-CN"/>
        </w:rPr>
        <w:t>社会保障和就业支出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行政事业单位养老支出</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机关事业单位职业年金缴费支出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37.79</w:t>
      </w:r>
      <w:r>
        <w:rPr>
          <w:rFonts w:hint="eastAsia" w:ascii="仿宋_GB2312" w:hAnsi="黑体" w:eastAsia="仿宋_GB2312"/>
          <w:color w:val="auto"/>
          <w:sz w:val="32"/>
          <w:szCs w:val="32"/>
        </w:rPr>
        <w:t>万元，比上年预算</w:t>
      </w:r>
      <w:r>
        <w:rPr>
          <w:rFonts w:hint="eastAsia" w:ascii="仿宋_GB2312" w:hAnsi="黑体" w:eastAsia="仿宋_GB2312"/>
          <w:color w:val="auto"/>
          <w:sz w:val="32"/>
          <w:szCs w:val="32"/>
          <w:lang w:eastAsia="zh-CN"/>
        </w:rPr>
        <w:t>数</w:t>
      </w:r>
      <w:r>
        <w:rPr>
          <w:rFonts w:hint="eastAsia" w:ascii="仿宋_GB2312" w:hAnsi="黑体" w:eastAsia="仿宋_GB2312"/>
          <w:color w:val="auto"/>
          <w:sz w:val="32"/>
          <w:szCs w:val="32"/>
          <w:lang w:val="en-US" w:eastAsia="zh-CN"/>
        </w:rPr>
        <w:t>减少110.13</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val="en-US" w:eastAsia="zh-CN"/>
        </w:rPr>
        <w:t>2024年度进行职业年金虚账记实。</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color w:val="auto"/>
          <w:sz w:val="32"/>
          <w:szCs w:val="32"/>
          <w:lang w:eastAsia="zh-CN"/>
        </w:rPr>
        <w:t>卫生健康支出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行政事业单位医疗</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事业单位医疗</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31.65</w:t>
      </w:r>
      <w:r>
        <w:rPr>
          <w:rFonts w:hint="eastAsia" w:ascii="仿宋_GB2312" w:hAnsi="黑体" w:eastAsia="仿宋_GB2312"/>
          <w:color w:val="auto"/>
          <w:sz w:val="32"/>
          <w:szCs w:val="32"/>
        </w:rPr>
        <w:t>万元，比上年预算</w:t>
      </w:r>
      <w:r>
        <w:rPr>
          <w:rFonts w:hint="eastAsia" w:ascii="仿宋_GB2312" w:hAnsi="黑体" w:eastAsia="仿宋_GB2312"/>
          <w:color w:val="auto"/>
          <w:sz w:val="32"/>
          <w:szCs w:val="32"/>
          <w:lang w:eastAsia="zh-CN"/>
        </w:rPr>
        <w:t>数</w:t>
      </w:r>
      <w:r>
        <w:rPr>
          <w:rFonts w:hint="eastAsia" w:ascii="仿宋_GB2312" w:hAnsi="黑体" w:eastAsia="仿宋_GB2312"/>
          <w:color w:val="auto"/>
          <w:sz w:val="32"/>
          <w:szCs w:val="32"/>
          <w:lang w:val="en-US" w:eastAsia="zh-CN"/>
        </w:rPr>
        <w:t>减少0.25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val="en-US" w:eastAsia="zh-CN"/>
        </w:rPr>
        <w:t>2025年度减少退休人员1名，相关支出减少。</w:t>
      </w:r>
    </w:p>
    <w:p>
      <w:p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w:t>
      </w:r>
      <w:r>
        <w:rPr>
          <w:rFonts w:hint="eastAsia" w:ascii="仿宋_GB2312" w:hAnsi="黑体" w:eastAsia="仿宋_GB2312" w:cs="仿宋_GB2312"/>
          <w:sz w:val="32"/>
          <w:szCs w:val="32"/>
        </w:rPr>
        <w:t xml:space="preserve"> </w:t>
      </w:r>
      <w:r>
        <w:rPr>
          <w:rFonts w:hint="eastAsia" w:ascii="仿宋_GB2312" w:hAnsi="黑体" w:eastAsia="仿宋_GB2312" w:cs="仿宋_GB2312"/>
          <w:color w:val="auto"/>
          <w:sz w:val="32"/>
          <w:szCs w:val="32"/>
          <w:lang w:eastAsia="zh-CN"/>
        </w:rPr>
        <w:t>卫生健康支出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行政事业单位医疗</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公务员医疗补助</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115.44</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29.86</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eastAsia="zh-CN"/>
        </w:rPr>
        <w:t>人员工资调整，增加了公务员医疗补助经费。</w:t>
      </w:r>
    </w:p>
    <w:p>
      <w:p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lang w:eastAsia="zh-CN"/>
        </w:rPr>
        <w:t>交通运输支出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公路水路运输</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公路养护</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160</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800</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原因为公路养护的项目支出减少</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color w:val="auto"/>
          <w:sz w:val="32"/>
          <w:szCs w:val="32"/>
          <w:lang w:val="en-US" w:eastAsia="zh-CN"/>
        </w:rPr>
        <w:t>6</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lang w:eastAsia="zh-CN"/>
        </w:rPr>
        <w:t>交通运输支出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公路水路运输</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其他公路水路运输支出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297.76</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37.24</w:t>
      </w:r>
      <w:r>
        <w:rPr>
          <w:rFonts w:hint="eastAsia" w:ascii="仿宋_GB2312" w:hAnsi="黑体" w:eastAsia="仿宋_GB2312"/>
          <w:color w:val="auto"/>
          <w:sz w:val="32"/>
          <w:szCs w:val="32"/>
        </w:rPr>
        <w:t>万</w:t>
      </w:r>
      <w:r>
        <w:rPr>
          <w:rFonts w:hint="eastAsia" w:ascii="仿宋_GB2312" w:hAnsi="黑体" w:eastAsia="仿宋_GB2312"/>
          <w:color w:val="000000" w:themeColor="text1"/>
          <w:sz w:val="32"/>
          <w:szCs w:val="32"/>
          <w14:textFill>
            <w14:solidFill>
              <w14:schemeClr w14:val="tx1"/>
            </w14:solidFill>
          </w14:textFill>
        </w:rPr>
        <w:t>元，</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val="en-US" w:eastAsia="zh-CN"/>
        </w:rPr>
        <w:t>原因是其他公路水路运输的项目支出减少</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FF0000"/>
          <w:sz w:val="32"/>
          <w:szCs w:val="32"/>
          <w:lang w:eastAsia="zh-CN"/>
        </w:rPr>
      </w:pPr>
      <w:r>
        <w:rPr>
          <w:rFonts w:hint="eastAsia" w:ascii="仿宋_GB2312" w:hAnsi="黑体" w:eastAsia="仿宋_GB2312"/>
          <w:color w:val="auto"/>
          <w:sz w:val="32"/>
          <w:szCs w:val="32"/>
          <w:lang w:val="en-US" w:eastAsia="zh-CN"/>
        </w:rPr>
        <w:t>7</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其他</w:t>
      </w:r>
      <w:r>
        <w:rPr>
          <w:rFonts w:hint="eastAsia" w:ascii="仿宋_GB2312" w:hAnsi="黑体" w:eastAsia="仿宋_GB2312" w:cs="仿宋_GB2312"/>
          <w:color w:val="auto"/>
          <w:sz w:val="32"/>
          <w:szCs w:val="32"/>
          <w:lang w:eastAsia="zh-CN"/>
        </w:rPr>
        <w:t>交通运输支出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其他交通运输支出</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其他交通运输支出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678.66</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val="en-US" w:eastAsia="zh-CN"/>
        </w:rPr>
        <w:t>减少395.27</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原因是</w:t>
      </w:r>
      <w:r>
        <w:rPr>
          <w:rFonts w:hint="eastAsia" w:ascii="仿宋_GB2312" w:hAnsi="黑体" w:eastAsia="仿宋_GB2312" w:cs="仿宋_GB2312"/>
          <w:color w:val="auto"/>
          <w:sz w:val="32"/>
          <w:szCs w:val="32"/>
          <w:lang w:eastAsia="zh-CN"/>
        </w:rPr>
        <w:t>其他交通运输</w:t>
      </w:r>
      <w:r>
        <w:rPr>
          <w:rFonts w:hint="eastAsia" w:ascii="仿宋_GB2312" w:hAnsi="黑体" w:eastAsia="仿宋_GB2312" w:cs="仿宋_GB2312"/>
          <w:color w:val="auto"/>
          <w:sz w:val="32"/>
          <w:szCs w:val="32"/>
          <w:lang w:val="en-US" w:eastAsia="zh-CN"/>
        </w:rPr>
        <w:t>的</w:t>
      </w:r>
      <w:r>
        <w:rPr>
          <w:rFonts w:hint="eastAsia" w:ascii="仿宋_GB2312" w:hAnsi="黑体" w:eastAsia="仿宋_GB2312"/>
          <w:color w:val="auto"/>
          <w:sz w:val="32"/>
          <w:szCs w:val="32"/>
          <w:lang w:val="en-US" w:eastAsia="zh-CN"/>
        </w:rPr>
        <w:t>项目支出减少</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8</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lang w:eastAsia="zh-CN"/>
        </w:rPr>
        <w:t>住房保障支出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住房改革支出</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住房公积金</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66.53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val="en-US" w:eastAsia="zh-CN"/>
        </w:rPr>
        <w:t>减少0.17</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val="en-US" w:eastAsia="zh-CN"/>
        </w:rPr>
        <w:t>2025年度减少退休人员1名，相关支出减少。</w:t>
      </w:r>
    </w:p>
    <w:p>
      <w:pPr>
        <w:ind w:firstLine="640"/>
        <w:rPr>
          <w:rFonts w:ascii="黑体" w:hAnsi="黑体" w:eastAsia="黑体"/>
          <w:sz w:val="32"/>
          <w:szCs w:val="32"/>
        </w:rPr>
      </w:pPr>
      <w:r>
        <w:rPr>
          <w:rFonts w:hint="eastAsia" w:ascii="黑体" w:hAnsi="黑体" w:eastAsia="黑体"/>
          <w:sz w:val="32"/>
          <w:szCs w:val="32"/>
        </w:rPr>
        <w:t>三、关于三亚市交通综合保障中心</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1,463.41</w:t>
      </w:r>
      <w:r>
        <w:rPr>
          <w:rFonts w:hint="eastAsia" w:ascii="仿宋_GB2312" w:hAnsi="黑体" w:eastAsia="仿宋_GB2312"/>
          <w:sz w:val="32"/>
          <w:szCs w:val="32"/>
        </w:rPr>
        <w:t>万元，其中：</w:t>
      </w:r>
    </w:p>
    <w:p>
      <w:pPr>
        <w:ind w:firstLine="640" w:firstLineChars="200"/>
        <w:rPr>
          <w:rFonts w:hint="default" w:ascii="Times New Roman" w:hAnsi="Times New Roman" w:eastAsia="仿宋_GB2312" w:cs="Times New Roman"/>
          <w:color w:val="auto"/>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964.16</w:t>
      </w:r>
      <w:r>
        <w:rPr>
          <w:rFonts w:hint="eastAsia" w:ascii="仿宋_GB2312" w:hAnsi="黑体" w:eastAsia="仿宋_GB2312"/>
          <w:sz w:val="32"/>
          <w:szCs w:val="32"/>
        </w:rPr>
        <w:t>万元，主要包括：</w:t>
      </w:r>
      <w:r>
        <w:rPr>
          <w:rFonts w:hint="eastAsia" w:ascii="仿宋_GB2312" w:hAnsi="黑体" w:eastAsia="仿宋_GB2312"/>
          <w:color w:val="auto"/>
          <w:sz w:val="32"/>
          <w:szCs w:val="32"/>
          <w:lang w:eastAsia="zh-CN"/>
        </w:rPr>
        <w:t>基</w:t>
      </w:r>
      <w:r>
        <w:rPr>
          <w:rFonts w:hint="default" w:ascii="Times New Roman" w:hAnsi="Times New Roman" w:eastAsia="仿宋_GB2312" w:cs="Times New Roman"/>
          <w:color w:val="auto"/>
          <w:sz w:val="32"/>
          <w:szCs w:val="32"/>
        </w:rPr>
        <w:t>本工资、津贴补贴、</w:t>
      </w:r>
      <w:r>
        <w:rPr>
          <w:rFonts w:hint="eastAsia" w:ascii="Times New Roman" w:hAnsi="Times New Roman" w:eastAsia="仿宋_GB2312" w:cs="Times New Roman"/>
          <w:color w:val="auto"/>
          <w:sz w:val="32"/>
          <w:szCs w:val="32"/>
          <w:lang w:val="en-US" w:eastAsia="zh-CN"/>
        </w:rPr>
        <w:t>奖金、</w:t>
      </w:r>
      <w:r>
        <w:rPr>
          <w:rFonts w:hint="default" w:ascii="Times New Roman" w:hAnsi="Times New Roman" w:eastAsia="仿宋_GB2312" w:cs="Times New Roman"/>
          <w:color w:val="auto"/>
          <w:sz w:val="32"/>
          <w:szCs w:val="32"/>
        </w:rPr>
        <w:t>绩效工资、机关事业单位基本养老保险缴费、职业年金缴费、职工基本医疗保险缴费、公务员医疗补助缴费、其他社会保障缴费、住房公积金、医疗费、其他工资福利支出、邮电费</w:t>
      </w:r>
      <w:r>
        <w:rPr>
          <w:rFonts w:hint="default" w:ascii="Times New Roman" w:hAnsi="Times New Roman" w:eastAsia="仿宋_GB2312" w:cs="Times New Roman"/>
          <w:color w:val="auto"/>
          <w:sz w:val="32"/>
          <w:szCs w:val="32"/>
          <w:lang w:eastAsia="zh-CN"/>
        </w:rPr>
        <w:t>。</w:t>
      </w:r>
    </w:p>
    <w:p>
      <w:pPr>
        <w:ind w:firstLine="640" w:firstLineChars="200"/>
        <w:rPr>
          <w:rFonts w:hint="default" w:ascii="Times New Roman" w:hAnsi="Times New Roman" w:eastAsia="仿宋_GB2312" w:cs="Times New Roman"/>
          <w:color w:val="auto"/>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41.19</w:t>
      </w:r>
      <w:r>
        <w:rPr>
          <w:rFonts w:hint="eastAsia" w:ascii="仿宋_GB2312" w:hAnsi="黑体" w:eastAsia="仿宋_GB2312"/>
          <w:sz w:val="32"/>
          <w:szCs w:val="32"/>
        </w:rPr>
        <w:t>万元，主要包括：</w:t>
      </w:r>
      <w:r>
        <w:rPr>
          <w:rFonts w:hint="default" w:ascii="Times New Roman" w:hAnsi="Times New Roman" w:eastAsia="仿宋_GB2312" w:cs="Times New Roman"/>
          <w:color w:val="auto"/>
          <w:sz w:val="32"/>
          <w:szCs w:val="32"/>
        </w:rPr>
        <w:t>其他工资福利支出</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手续费、维修（护）费、</w:t>
      </w:r>
      <w:r>
        <w:rPr>
          <w:rFonts w:hint="default" w:ascii="Times New Roman" w:hAnsi="Times New Roman" w:eastAsia="仿宋_GB2312" w:cs="Times New Roman"/>
          <w:color w:val="auto"/>
          <w:sz w:val="32"/>
          <w:szCs w:val="32"/>
        </w:rPr>
        <w:t>工会经费、</w:t>
      </w:r>
      <w:r>
        <w:rPr>
          <w:rFonts w:hint="eastAsia" w:ascii="Times New Roman" w:hAnsi="Times New Roman" w:eastAsia="仿宋_GB2312" w:cs="Times New Roman"/>
          <w:color w:val="auto"/>
          <w:sz w:val="32"/>
          <w:szCs w:val="32"/>
          <w:lang w:val="en-US" w:eastAsia="zh-CN"/>
        </w:rPr>
        <w:t>福利费、</w:t>
      </w:r>
      <w:r>
        <w:rPr>
          <w:rFonts w:hint="default" w:ascii="Times New Roman" w:hAnsi="Times New Roman" w:eastAsia="仿宋_GB2312" w:cs="Times New Roman"/>
          <w:color w:val="auto"/>
          <w:sz w:val="32"/>
          <w:szCs w:val="32"/>
          <w:lang w:eastAsia="zh-CN"/>
        </w:rPr>
        <w:t>其他商品和服务支出</w:t>
      </w:r>
      <w:r>
        <w:rPr>
          <w:rFonts w:hint="default" w:ascii="Times New Roman" w:hAnsi="Times New Roman" w:eastAsia="仿宋_GB2312" w:cs="Times New Roman"/>
          <w:color w:val="auto"/>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（一）三亚市交通综合保障中心</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（二）三亚市交通综合保障中心</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hint="eastAsia" w:ascii="Times New Roman" w:hAnsi="Times New Roman" w:eastAsia="仿宋_GB2312" w:cs="Times New Roman"/>
          <w:sz w:val="32"/>
          <w:shd w:val="clear" w:color="auto" w:fill="FFFFFF"/>
          <w:lang w:val="en-US" w:eastAsia="zh-CN"/>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人。公务用车购置及运行费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color w:val="FF0000"/>
          <w:sz w:val="32"/>
          <w:szCs w:val="32"/>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800</w:t>
      </w:r>
      <w:r>
        <w:rPr>
          <w:rFonts w:hint="eastAsia" w:ascii="仿宋_GB2312" w:hAnsi="黑体" w:eastAsia="仿宋_GB2312"/>
          <w:sz w:val="32"/>
          <w:szCs w:val="32"/>
        </w:rPr>
        <w:t>万</w:t>
      </w:r>
      <w:r>
        <w:rPr>
          <w:rFonts w:hint="eastAsia" w:ascii="仿宋_GB2312" w:hAnsi="黑体" w:eastAsia="仿宋_GB2312"/>
          <w:color w:val="auto"/>
          <w:sz w:val="32"/>
          <w:szCs w:val="32"/>
        </w:rPr>
        <w:t>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800</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公路养护项目支出。</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城乡社区支出（类）</w:t>
      </w:r>
      <w:r>
        <w:rPr>
          <w:rFonts w:hint="eastAsia" w:ascii="仿宋_GB2312" w:hAnsi="黑体" w:eastAsia="仿宋_GB2312" w:cs="仿宋_GB2312"/>
          <w:sz w:val="32"/>
          <w:szCs w:val="32"/>
          <w:lang w:val="en-US" w:eastAsia="zh-CN"/>
        </w:rPr>
        <w:t>800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color w:val="FF0000"/>
          <w:sz w:val="32"/>
          <w:szCs w:val="32"/>
        </w:rPr>
      </w:pPr>
      <w:r>
        <w:rPr>
          <w:rFonts w:hint="eastAsia" w:ascii="仿宋_GB2312" w:hAnsi="黑体" w:eastAsia="仿宋_GB2312" w:cs="仿宋_GB2312"/>
          <w:sz w:val="32"/>
          <w:szCs w:val="32"/>
        </w:rPr>
        <w:t>城乡社区支出（类）国有土地使用权出让收入安排的支出（款）农村基础设施建设支出（项）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800</w:t>
      </w:r>
      <w:r>
        <w:rPr>
          <w:rFonts w:hint="eastAsia" w:ascii="仿宋_GB2312" w:hAnsi="黑体" w:eastAsia="仿宋_GB2312"/>
          <w:spacing w:val="-6"/>
          <w:sz w:val="32"/>
          <w:szCs w:val="32"/>
        </w:rPr>
        <w:t>万</w:t>
      </w:r>
      <w:r>
        <w:rPr>
          <w:rFonts w:hint="eastAsia" w:ascii="仿宋_GB2312" w:hAnsi="黑体" w:eastAsia="仿宋_GB2312"/>
          <w:color w:val="auto"/>
          <w:spacing w:val="-6"/>
          <w:sz w:val="32"/>
          <w:szCs w:val="32"/>
        </w:rPr>
        <w:t>元，比上年预算数</w:t>
      </w:r>
      <w:r>
        <w:rPr>
          <w:rFonts w:hint="eastAsia" w:ascii="仿宋_GB2312" w:hAnsi="黑体" w:eastAsia="仿宋_GB2312" w:cs="仿宋_GB2312"/>
          <w:color w:val="auto"/>
          <w:spacing w:val="-6"/>
          <w:sz w:val="32"/>
          <w:szCs w:val="32"/>
        </w:rPr>
        <w:t>增加</w:t>
      </w:r>
      <w:r>
        <w:rPr>
          <w:rFonts w:hint="eastAsia" w:ascii="仿宋_GB2312" w:hAnsi="黑体" w:eastAsia="仿宋_GB2312" w:cs="仿宋_GB2312"/>
          <w:color w:val="auto"/>
          <w:spacing w:val="-6"/>
          <w:sz w:val="32"/>
          <w:szCs w:val="32"/>
          <w:lang w:val="en-US" w:eastAsia="zh-CN"/>
        </w:rPr>
        <w:t>800</w:t>
      </w:r>
      <w:r>
        <w:rPr>
          <w:rFonts w:hint="eastAsia" w:ascii="仿宋_GB2312" w:hAnsi="黑体" w:eastAsia="仿宋_GB2312"/>
          <w:color w:val="auto"/>
          <w:spacing w:val="-6"/>
          <w:sz w:val="32"/>
          <w:szCs w:val="32"/>
        </w:rPr>
        <w:t>万元，主要是</w:t>
      </w:r>
      <w:r>
        <w:rPr>
          <w:rFonts w:hint="eastAsia" w:ascii="仿宋_GB2312" w:hAnsi="黑体" w:eastAsia="仿宋_GB2312"/>
          <w:color w:val="auto"/>
          <w:spacing w:val="-6"/>
          <w:sz w:val="32"/>
          <w:szCs w:val="32"/>
          <w:lang w:val="en-US" w:eastAsia="zh-CN"/>
        </w:rPr>
        <w:t>公路养护项目支出。</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rPr>
        <w:t>三亚市交通综合保障中心</w:t>
      </w:r>
      <w:r>
        <w:rPr>
          <w:rFonts w:hint="eastAsia" w:ascii="仿宋_GB2312" w:hAnsi="黑体" w:eastAsia="仿宋_GB2312" w:cs="仿宋_GB2312"/>
          <w:sz w:val="32"/>
          <w:szCs w:val="32"/>
        </w:rPr>
        <w:t>所有收入和支出均纳入部门预算管理。收入包括：一般公共预算收入、政府性基金收入</w:t>
      </w:r>
      <w:r>
        <w:rPr>
          <w:rFonts w:hint="eastAsia" w:ascii="仿宋_GB2312" w:hAnsi="黑体" w:eastAsia="仿宋_GB2312"/>
          <w:sz w:val="32"/>
          <w:szCs w:val="32"/>
        </w:rPr>
        <w:t>；支出包括：一般公共服务支出。三亚市交通综合保障中心</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2,263.41</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rPr>
        <w:t>2,263.41</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rPr>
        <w:t>2,263.41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105.55</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一般公共预算减少</w:t>
      </w:r>
      <w:r>
        <w:rPr>
          <w:rFonts w:hint="eastAsia" w:ascii="仿宋_GB2312" w:hAnsi="黑体" w:eastAsia="仿宋_GB2312"/>
          <w:color w:val="auto"/>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三亚市交通综合保障中心</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三亚市交通综合保障中心</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年支出预算</w:t>
      </w:r>
      <w:r>
        <w:rPr>
          <w:rFonts w:hint="eastAsia" w:ascii="仿宋_GB2312" w:hAnsi="黑体" w:eastAsia="仿宋_GB2312" w:cs="仿宋_GB2312"/>
          <w:sz w:val="32"/>
          <w:szCs w:val="32"/>
        </w:rPr>
        <w:t>2,263.41</w:t>
      </w:r>
      <w:r>
        <w:rPr>
          <w:rFonts w:hint="eastAsia" w:ascii="仿宋_GB2312" w:hAnsi="黑体" w:eastAsia="仿宋_GB2312"/>
          <w:sz w:val="32"/>
          <w:szCs w:val="32"/>
        </w:rPr>
        <w:t>万</w:t>
      </w:r>
      <w:r>
        <w:rPr>
          <w:rFonts w:hint="eastAsia" w:ascii="仿宋_GB2312" w:hAnsi="黑体" w:eastAsia="仿宋_GB2312"/>
          <w:color w:val="auto"/>
          <w:sz w:val="32"/>
          <w:szCs w:val="32"/>
        </w:rPr>
        <w:t>元，其中：基本支出</w:t>
      </w:r>
      <w:r>
        <w:rPr>
          <w:rFonts w:hint="eastAsia" w:ascii="仿宋_GB2312" w:hAnsi="黑体" w:eastAsia="仿宋_GB2312" w:cs="仿宋_GB2312"/>
          <w:color w:val="auto"/>
          <w:sz w:val="32"/>
          <w:szCs w:val="32"/>
        </w:rPr>
        <w:t>1005.65</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44.43</w:t>
      </w:r>
      <w:r>
        <w:rPr>
          <w:rFonts w:hint="eastAsia" w:ascii="仿宋_GB2312" w:hAnsi="黑体" w:eastAsia="仿宋_GB2312"/>
          <w:color w:val="auto"/>
          <w:sz w:val="32"/>
          <w:szCs w:val="32"/>
        </w:rPr>
        <w:t>%；项目支出</w:t>
      </w:r>
      <w:r>
        <w:rPr>
          <w:rFonts w:hint="eastAsia" w:ascii="仿宋_GB2312" w:hAnsi="黑体" w:eastAsia="仿宋_GB2312" w:cs="仿宋_GB2312"/>
          <w:color w:val="auto"/>
          <w:sz w:val="32"/>
          <w:szCs w:val="32"/>
        </w:rPr>
        <w:t>1,257.76</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55.57</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105.55</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基本支出减少</w:t>
      </w:r>
      <w:r>
        <w:rPr>
          <w:rFonts w:hint="eastAsia" w:ascii="仿宋_GB2312" w:hAnsi="黑体" w:eastAsia="仿宋_GB2312"/>
          <w:color w:val="auto"/>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lang w:val="en-US" w:eastAsia="zh-CN"/>
        </w:rPr>
      </w:pPr>
      <w:r>
        <w:rPr>
          <w:rFonts w:hint="eastAsia" w:ascii="楷体" w:hAnsi="楷体" w:eastAsia="楷体"/>
          <w:sz w:val="32"/>
          <w:szCs w:val="32"/>
        </w:rPr>
        <w:t>（一）机关运行经费</w:t>
      </w:r>
      <w:r>
        <w:rPr>
          <w:rFonts w:hint="eastAsia" w:ascii="楷体" w:hAnsi="楷体" w:eastAsia="楷体"/>
          <w:sz w:val="32"/>
          <w:szCs w:val="32"/>
          <w:lang w:val="en-US" w:eastAsia="zh-CN"/>
        </w:rPr>
        <w:t xml:space="preserve"> </w:t>
      </w:r>
    </w:p>
    <w:p>
      <w:pPr>
        <w:ind w:firstLine="640" w:firstLineChars="200"/>
        <w:rPr>
          <w:rFonts w:hint="eastAsia" w:ascii="仿宋_GB2312" w:hAnsi="黑体" w:eastAsia="仿宋_GB2312" w:cs="仿宋_GB2312"/>
          <w:sz w:val="32"/>
          <w:szCs w:val="32"/>
          <w:lang w:val="en-US" w:eastAsia="zh-CN"/>
        </w:rPr>
      </w:pPr>
      <w:r>
        <w:rPr>
          <w:rFonts w:hint="eastAsia" w:ascii="仿宋_GB2312" w:hAnsi="黑体" w:eastAsia="仿宋_GB2312"/>
          <w:sz w:val="32"/>
          <w:szCs w:val="32"/>
        </w:rPr>
        <w:t>三亚市交通综合保障中心</w:t>
      </w:r>
      <w:r>
        <w:rPr>
          <w:rFonts w:hint="eastAsia" w:ascii="仿宋_GB2312" w:hAnsi="黑体" w:eastAsia="仿宋_GB2312" w:cs="仿宋_GB2312"/>
          <w:sz w:val="32"/>
          <w:szCs w:val="32"/>
          <w:lang w:val="en-US" w:eastAsia="zh-CN"/>
        </w:rPr>
        <w:t>为事业单位，无机关运行经费预算安排。</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年三亚市交通综合保障中心</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37.18</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37.18</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年12月31日，三亚市交通综合保障中心</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年三亚市交通综合保障中心</w:t>
      </w:r>
      <w:r>
        <w:rPr>
          <w:rFonts w:hint="eastAsia" w:ascii="仿宋_GB2312" w:hAnsi="黑体" w:eastAsia="仿宋_GB2312"/>
          <w:sz w:val="32"/>
          <w:szCs w:val="32"/>
          <w:lang w:val="en-US" w:eastAsia="zh-CN"/>
        </w:rPr>
        <w:t>20</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2263.41</w:t>
      </w:r>
      <w:r>
        <w:rPr>
          <w:rFonts w:hint="eastAsia" w:ascii="仿宋_GB2312" w:hAnsi="黑体" w:eastAsia="仿宋_GB2312"/>
          <w:sz w:val="32"/>
          <w:szCs w:val="32"/>
        </w:rPr>
        <w:t>万元。</w:t>
      </w:r>
    </w:p>
    <w:p>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sz w:val="32"/>
          <w:szCs w:val="32"/>
          <w:u w:val="none"/>
          <w:lang w:val="en-US" w:eastAsia="zh-CN"/>
        </w:rPr>
        <w:t>公路养护</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800</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开展三亚绕城高速公路4条隧道安保服务、所管辖道路桥梁养护、县道养护管理、三亚市红沙隧道、科技园隧道及天涯连接线隧道外</w:t>
      </w:r>
      <w:r>
        <w:rPr>
          <w:rFonts w:hint="eastAsia" w:ascii="仿宋_GB2312" w:hAnsi="黑体" w:eastAsia="仿宋_GB2312" w:cs="仿宋_GB2312"/>
          <w:sz w:val="32"/>
          <w:szCs w:val="32"/>
          <w:u w:val="none"/>
          <w:lang w:eastAsia="zh-CN"/>
        </w:rPr>
        <w:t>围</w:t>
      </w:r>
      <w:r>
        <w:rPr>
          <w:rFonts w:hint="eastAsia" w:ascii="仿宋_GB2312" w:hAnsi="黑体" w:eastAsia="仿宋_GB2312" w:cs="仿宋_GB2312"/>
          <w:sz w:val="32"/>
          <w:szCs w:val="32"/>
          <w:u w:val="none"/>
        </w:rPr>
        <w:t>市场化管养</w:t>
      </w:r>
      <w:r>
        <w:rPr>
          <w:rFonts w:hint="eastAsia" w:ascii="仿宋_GB2312" w:hAnsi="黑体" w:eastAsia="仿宋_GB2312" w:cs="仿宋_GB2312"/>
          <w:sz w:val="32"/>
          <w:szCs w:val="32"/>
          <w:u w:val="none"/>
          <w:lang w:eastAsia="zh-CN"/>
        </w:rPr>
        <w:t>，绩效目标是保障</w:t>
      </w:r>
      <w:r>
        <w:rPr>
          <w:rFonts w:hint="eastAsia" w:ascii="仿宋_GB2312" w:hAnsi="黑体" w:eastAsia="仿宋_GB2312" w:cs="仿宋_GB2312"/>
          <w:sz w:val="32"/>
          <w:szCs w:val="32"/>
          <w:u w:val="none"/>
        </w:rPr>
        <w:t>三亚绕城高速公路4条隧道</w:t>
      </w:r>
      <w:r>
        <w:rPr>
          <w:rFonts w:hint="eastAsia" w:ascii="仿宋_GB2312" w:hAnsi="黑体" w:eastAsia="仿宋_GB2312" w:cs="仿宋_GB2312"/>
          <w:sz w:val="32"/>
          <w:szCs w:val="32"/>
          <w:u w:val="none"/>
          <w:lang w:eastAsia="zh-CN"/>
        </w:rPr>
        <w:t>和道路桥梁等安全和养护。</w:t>
      </w:r>
    </w:p>
    <w:p>
      <w:pPr>
        <w:ind w:firstLine="640" w:firstLineChars="200"/>
        <w:rPr>
          <w:rFonts w:ascii="仿宋_GB2312" w:hAnsi="黑体" w:eastAsia="仿宋_GB2312"/>
          <w:sz w:val="32"/>
          <w:szCs w:val="32"/>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left"/>
        <w:rPr>
          <w:rFonts w:ascii="仿宋_GB2312" w:hAnsi="宋体" w:eastAsia="仿宋_GB2312" w:cs="宋体"/>
          <w:color w:val="000000"/>
          <w:kern w:val="0"/>
          <w:sz w:val="32"/>
          <w:szCs w:val="30"/>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bookmarkStart w:id="0" w:name="_GoBack"/>
      <w:bookmarkEnd w:id="0"/>
    </w:p>
    <w:p>
      <w:pPr>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D50FB24"/>
    <w:multiLevelType w:val="singleLevel"/>
    <w:tmpl w:val="3D50FB24"/>
    <w:lvl w:ilvl="0" w:tentative="0">
      <w:start w:val="1"/>
      <w:numFmt w:val="chineseCounting"/>
      <w:suff w:val="nothing"/>
      <w:lvlText w:val="（%1）"/>
      <w:lvlJc w:val="left"/>
      <w:rPr>
        <w:rFonts w:hint="eastAsia"/>
      </w:r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右右">
    <w15:presenceInfo w15:providerId="WPS Office" w15:userId="2754006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14F49"/>
    <w:rsid w:val="08656DB2"/>
    <w:rsid w:val="09C3197A"/>
    <w:rsid w:val="13CC3710"/>
    <w:rsid w:val="153C6BA1"/>
    <w:rsid w:val="16ED2E49"/>
    <w:rsid w:val="192F25D9"/>
    <w:rsid w:val="19D5DA33"/>
    <w:rsid w:val="19E024B5"/>
    <w:rsid w:val="1A4D3D47"/>
    <w:rsid w:val="1FBF8E30"/>
    <w:rsid w:val="20741A2B"/>
    <w:rsid w:val="250A0AC6"/>
    <w:rsid w:val="25164BFC"/>
    <w:rsid w:val="25973F8F"/>
    <w:rsid w:val="263E7B0F"/>
    <w:rsid w:val="27960276"/>
    <w:rsid w:val="2BDF0DC0"/>
    <w:rsid w:val="2C6941AB"/>
    <w:rsid w:val="2E6421DB"/>
    <w:rsid w:val="2EDA3388"/>
    <w:rsid w:val="2FF7110D"/>
    <w:rsid w:val="2FFFCED3"/>
    <w:rsid w:val="392270A2"/>
    <w:rsid w:val="3F7FB4B5"/>
    <w:rsid w:val="3FAD4D11"/>
    <w:rsid w:val="420109D2"/>
    <w:rsid w:val="434374CC"/>
    <w:rsid w:val="478E674C"/>
    <w:rsid w:val="4824065F"/>
    <w:rsid w:val="4FB80849"/>
    <w:rsid w:val="4FBB7FCB"/>
    <w:rsid w:val="55E856D1"/>
    <w:rsid w:val="56BC4D54"/>
    <w:rsid w:val="5742180B"/>
    <w:rsid w:val="5DB7E539"/>
    <w:rsid w:val="643C1282"/>
    <w:rsid w:val="66DACB0B"/>
    <w:rsid w:val="6751773B"/>
    <w:rsid w:val="697BF56A"/>
    <w:rsid w:val="69DD7064"/>
    <w:rsid w:val="6A627569"/>
    <w:rsid w:val="6B6CE30F"/>
    <w:rsid w:val="6C7F1319"/>
    <w:rsid w:val="6DDF74AC"/>
    <w:rsid w:val="6FAF0D8D"/>
    <w:rsid w:val="6FCFCADC"/>
    <w:rsid w:val="6FFA4FE6"/>
    <w:rsid w:val="70025A76"/>
    <w:rsid w:val="707324D0"/>
    <w:rsid w:val="72C43F48"/>
    <w:rsid w:val="75FB0B04"/>
    <w:rsid w:val="77D47CF8"/>
    <w:rsid w:val="79F7B683"/>
    <w:rsid w:val="7C7F3D36"/>
    <w:rsid w:val="7D73BCCE"/>
    <w:rsid w:val="7DE79FA0"/>
    <w:rsid w:val="7DEBCAFF"/>
    <w:rsid w:val="7ECF2D9C"/>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4301</Words>
  <Characters>4698</Characters>
  <Lines>27</Lines>
  <Paragraphs>7</Paragraphs>
  <TotalTime>1</TotalTime>
  <ScaleCrop>false</ScaleCrop>
  <LinksUpToDate>false</LinksUpToDate>
  <CharactersWithSpaces>4730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麦珠</cp:lastModifiedBy>
  <dcterms:modified xsi:type="dcterms:W3CDTF">2025-02-18T02:44:09Z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KSOTemplateDocerSaveRecord">
    <vt:lpwstr>eyJoZGlkIjoiMGYxNzFmY2UwMjY2NDFlYTJjMzdiZWQyMzQ3ZGVmMGMiLCJ1c2VySWQiOiI5MzYyMDg1NDQifQ==</vt:lpwstr>
  </property>
  <property fmtid="{D5CDD505-2E9C-101B-9397-08002B2CF9AE}" pid="4" name="ICV">
    <vt:lpwstr>A4639B1ACE95436CB7388AFE8B0FF938_12</vt:lpwstr>
  </property>
</Properties>
</file>